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DF3" w:rsidRPr="00424DF3" w:rsidRDefault="00424DF3" w:rsidP="00424DF3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424DF3">
        <w:rPr>
          <w:rFonts w:ascii="Verdana" w:eastAsia="Times New Roman" w:hAnsi="Verdana" w:cs="Times New Roman"/>
          <w:b/>
          <w:bCs/>
          <w:sz w:val="18"/>
          <w:szCs w:val="18"/>
          <w:lang w:eastAsia="es-ES"/>
        </w:rPr>
        <w:t xml:space="preserve">LOPE DE VEGA </w:t>
      </w:r>
    </w:p>
    <w:p w:rsidR="00424DF3" w:rsidRPr="00424DF3" w:rsidRDefault="00424DF3" w:rsidP="00424DF3">
      <w:pPr>
        <w:shd w:val="clear" w:color="auto" w:fill="FFFFFF"/>
        <w:spacing w:before="100" w:beforeAutospacing="1" w:after="100" w:afterAutospacing="1" w:line="270" w:lineRule="atLeast"/>
        <w:rPr>
          <w:ins w:id="0" w:author="Unknown"/>
          <w:rFonts w:ascii="Verdana" w:eastAsia="Times New Roman" w:hAnsi="Verdana" w:cs="Times New Roman"/>
          <w:sz w:val="18"/>
          <w:szCs w:val="18"/>
          <w:lang w:eastAsia="es-ES"/>
        </w:rPr>
      </w:pPr>
      <w:ins w:id="1" w:author="Unknown"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t>Pero, ¿por qué me detengo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ínclita ciudad famosa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favorecida del cielo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Real Universidad,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madre de tantos ingenios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que has dado tantos Catones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a los Reales consejos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del soberano Filipo,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 xml:space="preserve">y a tantas grandezas dueños? 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¡Famosa Universidad,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Salve, luz del Evangelio,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>celebrada en todo el mundo</w:t>
        </w:r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br/>
          <w:t xml:space="preserve">con </w:t>
        </w:r>
        <w:proofErr w:type="spellStart"/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t>razon</w:t>
        </w:r>
        <w:proofErr w:type="spellEnd"/>
        <w:r w:rsidRPr="00424DF3">
          <w:rPr>
            <w:rFonts w:ascii="Verdana" w:eastAsia="Times New Roman" w:hAnsi="Verdana" w:cs="Times New Roman"/>
            <w:i/>
            <w:iCs/>
            <w:sz w:val="18"/>
            <w:szCs w:val="18"/>
            <w:lang w:eastAsia="es-ES"/>
          </w:rPr>
          <w:t>!</w:t>
        </w:r>
      </w:ins>
    </w:p>
    <w:p w:rsidR="002401B0" w:rsidRPr="00424DF3" w:rsidRDefault="002401B0" w:rsidP="00424DF3">
      <w:pPr>
        <w:shd w:val="clear" w:color="auto" w:fill="FFFFFF"/>
        <w:spacing w:before="100" w:beforeAutospacing="1" w:after="100" w:afterAutospacing="1" w:line="270" w:lineRule="atLeast"/>
      </w:pPr>
      <w:bookmarkStart w:id="2" w:name="_GoBack"/>
      <w:bookmarkEnd w:id="2"/>
    </w:p>
    <w:sectPr w:rsidR="002401B0" w:rsidRPr="00424D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01" w:rsidRDefault="00E33801" w:rsidP="00F82B58">
      <w:pPr>
        <w:spacing w:after="0" w:line="240" w:lineRule="auto"/>
      </w:pPr>
      <w:r>
        <w:separator/>
      </w:r>
    </w:p>
  </w:endnote>
  <w:endnote w:type="continuationSeparator" w:id="0">
    <w:p w:rsidR="00E33801" w:rsidRDefault="00E33801" w:rsidP="00F82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F70" w:rsidRPr="00AA1F70" w:rsidRDefault="00AA1F70">
    <w:pPr>
      <w:pStyle w:val="Piedepgina"/>
      <w:rPr>
        <w:rFonts w:ascii="Book Antiqua" w:hAnsi="Book Antiqua"/>
        <w:b/>
      </w:rPr>
    </w:pPr>
    <w:r w:rsidRPr="00AA1F70">
      <w:rPr>
        <w:rFonts w:ascii="Book Antiqua" w:hAnsi="Book Antiqua"/>
        <w:b/>
      </w:rPr>
      <w:t>MBDM</w:t>
    </w:r>
  </w:p>
  <w:p w:rsidR="00844CDD" w:rsidRDefault="00844CD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01" w:rsidRDefault="00E33801" w:rsidP="00F82B58">
      <w:pPr>
        <w:spacing w:after="0" w:line="240" w:lineRule="auto"/>
      </w:pPr>
      <w:r>
        <w:separator/>
      </w:r>
    </w:p>
  </w:footnote>
  <w:footnote w:type="continuationSeparator" w:id="0">
    <w:p w:rsidR="00E33801" w:rsidRDefault="00E33801" w:rsidP="00F82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E33801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5" o:spid="_x0000_s2050" type="#_x0000_t75" style="position:absolute;margin-left:0;margin-top:0;width:425.15pt;height:412.8pt;z-index:-251657216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E33801" w:rsidP="00F82B58">
    <w:pPr>
      <w:tabs>
        <w:tab w:val="center" w:pos="4252"/>
        <w:tab w:val="right" w:pos="8504"/>
      </w:tabs>
      <w:rPr>
        <w:rFonts w:ascii="Times New Roman" w:eastAsia="Times New Roman" w:hAnsi="Times New Roman" w:cs="Times New Roman"/>
        <w:b/>
        <w:noProof/>
        <w:sz w:val="24"/>
        <w:szCs w:val="24"/>
        <w:lang w:eastAsia="es-ES"/>
      </w:rPr>
    </w:pPr>
    <w:sdt>
      <w:sdtPr>
        <w:rPr>
          <w:noProof/>
        </w:rPr>
        <w:id w:val="224885482"/>
        <w:docPartObj>
          <w:docPartGallery w:val="Page Numbers (Margins)"/>
          <w:docPartUnique/>
        </w:docPartObj>
      </w:sdtPr>
      <w:sdtEndPr/>
      <w:sdtContent>
        <w:r w:rsidR="00AA1F70"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ctángu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F70" w:rsidRDefault="00AA1F70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24DF3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4" o:spid="_x0000_s1026" style="position:absolute;margin-left:6.1pt;margin-top:0;width:57.3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" o:allowincell="f" stroked="f">
                  <v:textbox>
                    <w:txbxContent>
                      <w:p w:rsidR="00AA1F70" w:rsidRDefault="00AA1F7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24DF3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" w:hAnsi="Arial" w:cs="Arial"/>
        <w:noProof/>
        <w:color w:val="0044CC"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6" o:spid="_x0000_s2051" type="#_x0000_t75" style="position:absolute;margin-left:0;margin-top:0;width:425.15pt;height:412.8pt;z-index:-251656192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  <w:r w:rsidR="00844CDD">
      <w:rPr>
        <w:rFonts w:ascii="Arial" w:hAnsi="Arial" w:cs="Arial"/>
        <w:noProof/>
        <w:color w:val="0044CC"/>
        <w:lang w:eastAsia="es-ES"/>
      </w:rPr>
      <w:drawing>
        <wp:inline distT="0" distB="0" distL="0" distR="0" wp14:anchorId="2AC2B2A0" wp14:editId="0A4B7C3F">
          <wp:extent cx="548640" cy="604520"/>
          <wp:effectExtent l="19050" t="0" r="3810" b="0"/>
          <wp:docPr id="1" name="Imagen 1" descr="http://ts1.mm.bing.net/th?id=H.4845544435417240&amp;pid=1.7&amp;w=152&amp;h=150&amp;c=7&amp;rs=1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ts1.mm.bing.net/th?id=H.4845544435417240&amp;pid=1.7&amp;w=152&amp;h=150&amp;c=7&amp;rs=1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44CDD">
      <w:rPr>
        <w:noProof/>
      </w:rPr>
      <w:t xml:space="preserve">  </w:t>
    </w:r>
    <w:r w:rsidR="00844CDD" w:rsidRPr="00006201">
      <w:rPr>
        <w:rFonts w:ascii="Times New Roman" w:eastAsia="Times New Roman" w:hAnsi="Times New Roman" w:cs="Times New Roman"/>
        <w:noProof/>
        <w:sz w:val="24"/>
        <w:szCs w:val="24"/>
        <w:lang w:eastAsia="es-ES"/>
      </w:rPr>
      <w:t xml:space="preserve">  </w:t>
    </w:r>
    <w:r w:rsidR="00844CDD">
      <w:rPr>
        <w:rFonts w:ascii="Times New Roman" w:eastAsia="Times New Roman" w:hAnsi="Times New Roman" w:cs="Times New Roman"/>
        <w:noProof/>
        <w:sz w:val="24"/>
        <w:szCs w:val="24"/>
        <w:lang w:eastAsia="es-ES"/>
      </w:rPr>
      <w:t xml:space="preserve">DEPARTAMENTO DE </w:t>
    </w:r>
    <w:r w:rsidR="00844CDD">
      <w:rPr>
        <w:rFonts w:ascii="Times New Roman" w:eastAsia="Times New Roman" w:hAnsi="Times New Roman" w:cs="Times New Roman"/>
        <w:b/>
        <w:noProof/>
        <w:sz w:val="24"/>
        <w:szCs w:val="24"/>
        <w:lang w:eastAsia="es-ES"/>
      </w:rPr>
      <w:t>LENGUA CASTELLANA Y LITERATURA</w:t>
    </w:r>
  </w:p>
  <w:p w:rsidR="002B091E" w:rsidRPr="000F1AAE" w:rsidRDefault="00424DF3" w:rsidP="002B091E">
    <w:pPr>
      <w:tabs>
        <w:tab w:val="center" w:pos="4252"/>
        <w:tab w:val="right" w:pos="8504"/>
      </w:tabs>
      <w:jc w:val="center"/>
      <w:rPr>
        <w:rFonts w:ascii="Times New Roman" w:eastAsia="Times New Roman" w:hAnsi="Times New Roman" w:cs="Times New Roman"/>
        <w:b/>
        <w:i/>
        <w:noProof/>
        <w:sz w:val="24"/>
        <w:szCs w:val="24"/>
        <w:lang w:eastAsia="es-ES"/>
      </w:rPr>
    </w:pPr>
    <w:r>
      <w:rPr>
        <w:rFonts w:ascii="Times New Roman" w:eastAsia="Times New Roman" w:hAnsi="Times New Roman" w:cs="Times New Roman"/>
        <w:b/>
        <w:i/>
        <w:noProof/>
        <w:sz w:val="24"/>
        <w:szCs w:val="24"/>
        <w:lang w:eastAsia="es-ES"/>
      </w:rPr>
      <w:t>Lope de Vega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E33801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4" o:spid="_x0000_s2049" type="#_x0000_t75" style="position:absolute;margin-left:0;margin-top:0;width:425.15pt;height:412.8pt;z-index:-251658240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61"/>
    <w:rsid w:val="00057DF5"/>
    <w:rsid w:val="00072E02"/>
    <w:rsid w:val="000B14EE"/>
    <w:rsid w:val="000F1AAE"/>
    <w:rsid w:val="00102121"/>
    <w:rsid w:val="001F35D8"/>
    <w:rsid w:val="002401B0"/>
    <w:rsid w:val="00264C53"/>
    <w:rsid w:val="002B091E"/>
    <w:rsid w:val="002C5E27"/>
    <w:rsid w:val="00331A26"/>
    <w:rsid w:val="003E2F4C"/>
    <w:rsid w:val="00424DF3"/>
    <w:rsid w:val="004935AC"/>
    <w:rsid w:val="004C46C4"/>
    <w:rsid w:val="00582E09"/>
    <w:rsid w:val="005B4DA9"/>
    <w:rsid w:val="005C694F"/>
    <w:rsid w:val="005D102F"/>
    <w:rsid w:val="00727A61"/>
    <w:rsid w:val="007D7EAE"/>
    <w:rsid w:val="00844CDD"/>
    <w:rsid w:val="0085655F"/>
    <w:rsid w:val="00875457"/>
    <w:rsid w:val="008F1DEB"/>
    <w:rsid w:val="00A02F24"/>
    <w:rsid w:val="00AA1F70"/>
    <w:rsid w:val="00B32D37"/>
    <w:rsid w:val="00C86CCF"/>
    <w:rsid w:val="00C96D1A"/>
    <w:rsid w:val="00D41FC1"/>
    <w:rsid w:val="00D87317"/>
    <w:rsid w:val="00DC522C"/>
    <w:rsid w:val="00E33801"/>
    <w:rsid w:val="00F8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2B58"/>
  </w:style>
  <w:style w:type="paragraph" w:styleId="Piedepgina">
    <w:name w:val="footer"/>
    <w:basedOn w:val="Normal"/>
    <w:link w:val="Piedepgina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B58"/>
  </w:style>
  <w:style w:type="paragraph" w:styleId="Textodeglobo">
    <w:name w:val="Balloon Text"/>
    <w:basedOn w:val="Normal"/>
    <w:link w:val="TextodegloboCar"/>
    <w:uiPriority w:val="99"/>
    <w:semiHidden/>
    <w:unhideWhenUsed/>
    <w:rsid w:val="00F8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B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1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2B58"/>
  </w:style>
  <w:style w:type="paragraph" w:styleId="Piedepgina">
    <w:name w:val="footer"/>
    <w:basedOn w:val="Normal"/>
    <w:link w:val="Piedepgina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B58"/>
  </w:style>
  <w:style w:type="paragraph" w:styleId="Textodeglobo">
    <w:name w:val="Balloon Text"/>
    <w:basedOn w:val="Normal"/>
    <w:link w:val="TextodegloboCar"/>
    <w:uiPriority w:val="99"/>
    <w:semiHidden/>
    <w:unhideWhenUsed/>
    <w:rsid w:val="00F8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B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1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924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84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6091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51505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bing.com/images/search?q=LUCIA+DE+MEDRANO&amp;id=1D9AD39511DC9A88D066D50A11585C7C9D5283DF&amp;FORM=IQFRBA#view=detail&amp;id=1D9AD39511DC9A88D066D50A11585C7C9D5283DF&amp;selectedIndex=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573B5-8EBF-477A-B950-E6AB64D9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11</cp:revision>
  <dcterms:created xsi:type="dcterms:W3CDTF">2013-11-01T13:26:00Z</dcterms:created>
  <dcterms:modified xsi:type="dcterms:W3CDTF">2014-01-20T10:40:00Z</dcterms:modified>
</cp:coreProperties>
</file>